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9373" w14:textId="1EAFD87C" w:rsidR="005E5967" w:rsidRPr="005E5967" w:rsidRDefault="00B445C8" w:rsidP="005E596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F5576E">
        <w:rPr>
          <w:rFonts w:ascii="Cambria" w:hAnsi="Cambria" w:cs="Arial"/>
          <w:b/>
          <w:bCs/>
          <w:sz w:val="22"/>
          <w:szCs w:val="22"/>
        </w:rPr>
        <w:t>3</w:t>
      </w:r>
      <w:r w:rsidR="00281327">
        <w:rPr>
          <w:rFonts w:ascii="Cambria" w:hAnsi="Cambria" w:cs="Arial"/>
          <w:b/>
          <w:bCs/>
          <w:sz w:val="22"/>
          <w:szCs w:val="22"/>
        </w:rPr>
        <w:t>.202</w:t>
      </w:r>
      <w:r w:rsidR="005839E2">
        <w:rPr>
          <w:rFonts w:ascii="Cambria" w:hAnsi="Cambria" w:cs="Arial"/>
          <w:b/>
          <w:bCs/>
          <w:sz w:val="22"/>
          <w:szCs w:val="22"/>
        </w:rPr>
        <w:t>3</w:t>
      </w:r>
    </w:p>
    <w:p w14:paraId="5A9B1BD4" w14:textId="517B7190" w:rsidR="001557A5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327">
        <w:rPr>
          <w:rFonts w:ascii="Cambria" w:hAnsi="Cambria" w:cs="Arial"/>
          <w:b/>
          <w:bCs/>
          <w:sz w:val="22"/>
          <w:szCs w:val="22"/>
        </w:rPr>
        <w:t xml:space="preserve"> 7 </w:t>
      </w:r>
      <w:r w:rsidR="00D518F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2D0D317" w14:textId="303EFFC9" w:rsidR="00B46DB3" w:rsidRPr="00EB5DE3" w:rsidRDefault="00B46DB3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(dotyczy Zadania nr 1)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03E2CA" w14:textId="77777777" w:rsidR="005E5967" w:rsidRPr="005E5967" w:rsidRDefault="005E5967" w:rsidP="005E596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C79BAB" w14:textId="0888219E" w:rsidR="005839E2" w:rsidRPr="005839E2" w:rsidRDefault="005E5967" w:rsidP="005839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96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</w:t>
      </w:r>
      <w:bookmarkStart w:id="1" w:name="_Hlk109049739"/>
      <w:r w:rsidR="0086251D">
        <w:rPr>
          <w:rFonts w:ascii="Cambria" w:hAnsi="Cambria" w:cs="Arial"/>
          <w:bCs/>
          <w:sz w:val="22"/>
          <w:szCs w:val="22"/>
        </w:rPr>
        <w:t xml:space="preserve">pn. </w:t>
      </w:r>
      <w:bookmarkStart w:id="2" w:name="_Hlk115699788"/>
      <w:r w:rsidR="00F5576E" w:rsidRPr="00F5576E">
        <w:rPr>
          <w:rFonts w:ascii="Cambria" w:hAnsi="Cambria" w:cs="Arial"/>
          <w:b/>
          <w:bCs/>
          <w:i/>
          <w:sz w:val="22"/>
          <w:szCs w:val="22"/>
        </w:rPr>
        <w:t xml:space="preserve">„Przebudowa leśniczówki Leontynowo oraz wymiana 7 kotłów CO” Zadanie nr </w:t>
      </w:r>
      <w:del w:id="3" w:author="Mrtyna Wójcik JiW" w:date="2023-07-19T09:49:00Z">
        <w:r w:rsidR="00F5576E" w:rsidRPr="00F5576E" w:rsidDel="00B63B1A">
          <w:rPr>
            <w:rFonts w:ascii="Cambria" w:hAnsi="Cambria" w:cs="Arial"/>
            <w:b/>
            <w:bCs/>
            <w:i/>
            <w:sz w:val="22"/>
            <w:szCs w:val="22"/>
          </w:rPr>
          <w:delText>……………………………</w:delText>
        </w:r>
      </w:del>
      <w:ins w:id="4" w:author="Mrtyna Wójcik JiW" w:date="2023-07-19T09:49:00Z">
        <w:r w:rsidR="00B63B1A">
          <w:rPr>
            <w:rFonts w:ascii="Cambria" w:hAnsi="Cambria" w:cs="Arial"/>
            <w:b/>
            <w:bCs/>
            <w:i/>
            <w:sz w:val="22"/>
            <w:szCs w:val="22"/>
          </w:rPr>
          <w:t>1</w:t>
        </w:r>
      </w:ins>
    </w:p>
    <w:p w14:paraId="6A97389D" w14:textId="5C55D91E" w:rsidR="00E80F24" w:rsidRPr="00E80F24" w:rsidRDefault="00E80F24" w:rsidP="00E80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2"/>
    <w:p w14:paraId="4650A901" w14:textId="7A7639EC" w:rsidR="005C7802" w:rsidRPr="005C7802" w:rsidRDefault="005C7802" w:rsidP="005C7802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bookmarkEnd w:id="1"/>
    <w:p w14:paraId="492048A8" w14:textId="2173FAD1" w:rsidR="005E5967" w:rsidRPr="005E5967" w:rsidRDefault="005E5967" w:rsidP="005E59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968E8A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lastRenderedPageBreak/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335B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BA529AF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</w:t>
            </w:r>
            <w:r w:rsidR="008335B0">
              <w:rPr>
                <w:rFonts w:ascii="Cambria" w:hAnsi="Cambria" w:cs="Arial"/>
                <w:b/>
                <w:bCs/>
              </w:rPr>
              <w:t xml:space="preserve">których roboty budowlane zostały wykonane </w:t>
            </w:r>
            <w:r w:rsidR="008335B0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2A3CD1AD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D222AA">
              <w:rPr>
                <w:rFonts w:ascii="Cambria" w:hAnsi="Cambria" w:cs="Arial"/>
                <w:b/>
                <w:bCs/>
              </w:rPr>
              <w:t>robót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D7CE474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F4FAD28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5C7802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1EAC7389" w:rsidR="00E816F1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D11C3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Pr="00D11C3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FB49FF">
        <w:rPr>
          <w:rFonts w:ascii="Cambria" w:hAnsi="Cambria" w:cs="Arial"/>
          <w:b/>
          <w:bCs/>
          <w:sz w:val="24"/>
          <w:szCs w:val="22"/>
        </w:rPr>
        <w:t>.</w:t>
      </w: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58D00201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27990" w14:textId="77777777" w:rsidR="00472FFA" w:rsidRDefault="00472FFA" w:rsidP="00E816F1">
      <w:r>
        <w:separator/>
      </w:r>
    </w:p>
  </w:endnote>
  <w:endnote w:type="continuationSeparator" w:id="0">
    <w:p w14:paraId="30F91703" w14:textId="77777777" w:rsidR="00472FFA" w:rsidRDefault="00472FF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3B1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DC4BA" w14:textId="77777777" w:rsidR="00472FFA" w:rsidRDefault="00472FFA" w:rsidP="00E816F1">
      <w:r>
        <w:separator/>
      </w:r>
    </w:p>
  </w:footnote>
  <w:footnote w:type="continuationSeparator" w:id="0">
    <w:p w14:paraId="3F8BC4E0" w14:textId="77777777" w:rsidR="00472FFA" w:rsidRDefault="00472FFA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6D24"/>
    <w:rsid w:val="000538A8"/>
    <w:rsid w:val="00096ADD"/>
    <w:rsid w:val="000D0191"/>
    <w:rsid w:val="000F1B9E"/>
    <w:rsid w:val="00142612"/>
    <w:rsid w:val="00153414"/>
    <w:rsid w:val="001557A5"/>
    <w:rsid w:val="00155BFB"/>
    <w:rsid w:val="001B4376"/>
    <w:rsid w:val="00215329"/>
    <w:rsid w:val="002810DD"/>
    <w:rsid w:val="00281327"/>
    <w:rsid w:val="002D3DBF"/>
    <w:rsid w:val="002D6014"/>
    <w:rsid w:val="003028CD"/>
    <w:rsid w:val="003079C1"/>
    <w:rsid w:val="00320BDD"/>
    <w:rsid w:val="003A1C11"/>
    <w:rsid w:val="00405C16"/>
    <w:rsid w:val="004408F3"/>
    <w:rsid w:val="00443A49"/>
    <w:rsid w:val="00472FFA"/>
    <w:rsid w:val="00486856"/>
    <w:rsid w:val="004918FA"/>
    <w:rsid w:val="00532117"/>
    <w:rsid w:val="005839E2"/>
    <w:rsid w:val="005C7802"/>
    <w:rsid w:val="005D66A5"/>
    <w:rsid w:val="005E47DA"/>
    <w:rsid w:val="005E5967"/>
    <w:rsid w:val="00633BCC"/>
    <w:rsid w:val="00661664"/>
    <w:rsid w:val="006B070C"/>
    <w:rsid w:val="006B47CF"/>
    <w:rsid w:val="006F62F5"/>
    <w:rsid w:val="0071757A"/>
    <w:rsid w:val="0073326F"/>
    <w:rsid w:val="007464A0"/>
    <w:rsid w:val="00754447"/>
    <w:rsid w:val="00764E3E"/>
    <w:rsid w:val="00785F75"/>
    <w:rsid w:val="007F5520"/>
    <w:rsid w:val="008109A9"/>
    <w:rsid w:val="0081477F"/>
    <w:rsid w:val="008204A0"/>
    <w:rsid w:val="008335B0"/>
    <w:rsid w:val="0086251D"/>
    <w:rsid w:val="00883211"/>
    <w:rsid w:val="008C1D11"/>
    <w:rsid w:val="008F1C34"/>
    <w:rsid w:val="00912126"/>
    <w:rsid w:val="00914110"/>
    <w:rsid w:val="0094788F"/>
    <w:rsid w:val="009A37FC"/>
    <w:rsid w:val="009C35D0"/>
    <w:rsid w:val="009C6FBB"/>
    <w:rsid w:val="00A22780"/>
    <w:rsid w:val="00A56AD3"/>
    <w:rsid w:val="00A71CF6"/>
    <w:rsid w:val="00AB4F95"/>
    <w:rsid w:val="00B314C2"/>
    <w:rsid w:val="00B445C8"/>
    <w:rsid w:val="00B46DB3"/>
    <w:rsid w:val="00B63B1A"/>
    <w:rsid w:val="00BE1ACB"/>
    <w:rsid w:val="00BE48AD"/>
    <w:rsid w:val="00C10725"/>
    <w:rsid w:val="00C97844"/>
    <w:rsid w:val="00CC243C"/>
    <w:rsid w:val="00CD6382"/>
    <w:rsid w:val="00D11C35"/>
    <w:rsid w:val="00D11D4A"/>
    <w:rsid w:val="00D222AA"/>
    <w:rsid w:val="00D47C07"/>
    <w:rsid w:val="00D518FF"/>
    <w:rsid w:val="00D7550B"/>
    <w:rsid w:val="00D8325C"/>
    <w:rsid w:val="00DD54F0"/>
    <w:rsid w:val="00DE7F68"/>
    <w:rsid w:val="00E44357"/>
    <w:rsid w:val="00E670B2"/>
    <w:rsid w:val="00E80F24"/>
    <w:rsid w:val="00E816F1"/>
    <w:rsid w:val="00ED0995"/>
    <w:rsid w:val="00F35D80"/>
    <w:rsid w:val="00F5576E"/>
    <w:rsid w:val="00F80F12"/>
    <w:rsid w:val="00FB49FF"/>
    <w:rsid w:val="00FD157C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48DAF-986E-425D-BAC8-872C5A92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2022-07-29T13:06:00Z</cp:lastPrinted>
  <dcterms:created xsi:type="dcterms:W3CDTF">2023-07-19T12:29:00Z</dcterms:created>
  <dcterms:modified xsi:type="dcterms:W3CDTF">2023-07-19T12:29:00Z</dcterms:modified>
</cp:coreProperties>
</file>